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845C71" w14:textId="64AC5683" w:rsidR="008B5EB2" w:rsidRPr="008B5EB2" w:rsidRDefault="008B5EB2" w:rsidP="008B5EB2">
      <w:pPr>
        <w:spacing w:after="0" w:line="240" w:lineRule="auto"/>
        <w:rPr>
          <w:rFonts w:eastAsia="Times New Roman" w:cs="Arial"/>
          <w:b/>
          <w:sz w:val="28"/>
        </w:rPr>
      </w:pPr>
      <w:r w:rsidRPr="008B5EB2">
        <w:rPr>
          <w:rFonts w:eastAsia="Times New Roman" w:cs="Arial"/>
          <w:b/>
          <w:sz w:val="28"/>
        </w:rPr>
        <w:t>10 Reasons to</w:t>
      </w:r>
      <w:bookmarkStart w:id="0" w:name="_GoBack"/>
      <w:bookmarkEnd w:id="0"/>
      <w:r w:rsidRPr="008B5EB2">
        <w:rPr>
          <w:rFonts w:eastAsia="Times New Roman" w:cs="Arial"/>
          <w:b/>
          <w:sz w:val="28"/>
        </w:rPr>
        <w:t xml:space="preserve"> Use LockDown Browser</w:t>
      </w:r>
    </w:p>
    <w:p w14:paraId="39DB3F75" w14:textId="77777777" w:rsidR="008B5EB2" w:rsidRDefault="008B5EB2" w:rsidP="008B5EB2">
      <w:pPr>
        <w:spacing w:after="0" w:line="240" w:lineRule="auto"/>
        <w:rPr>
          <w:rFonts w:eastAsia="Times New Roman" w:cs="Arial"/>
          <w:b/>
        </w:rPr>
      </w:pPr>
    </w:p>
    <w:p w14:paraId="51BB90A4" w14:textId="77777777" w:rsidR="008B5EB2" w:rsidRPr="008B5EB2" w:rsidRDefault="008B5EB2" w:rsidP="008B5EB2">
      <w:pPr>
        <w:spacing w:after="0" w:line="240" w:lineRule="auto"/>
        <w:rPr>
          <w:rFonts w:eastAsia="Times New Roman" w:cs="Arial"/>
          <w:b/>
        </w:rPr>
      </w:pPr>
      <w:r>
        <w:rPr>
          <w:rFonts w:eastAsia="Times New Roman" w:cs="Arial"/>
          <w:b/>
        </w:rPr>
        <w:t xml:space="preserve">1. </w:t>
      </w:r>
      <w:r w:rsidRPr="008B5EB2">
        <w:rPr>
          <w:rFonts w:eastAsia="Times New Roman" w:cs="Arial"/>
          <w:b/>
        </w:rPr>
        <w:t>Locks Down the Testing Environment</w:t>
      </w:r>
    </w:p>
    <w:p w14:paraId="23A8D7DE" w14:textId="655D40F7" w:rsidR="008B5EB2" w:rsidRPr="008B5EB2" w:rsidRDefault="008B5EB2" w:rsidP="008B5EB2">
      <w:pPr>
        <w:spacing w:after="0" w:line="240" w:lineRule="auto"/>
        <w:rPr>
          <w:rFonts w:eastAsia="Times New Roman" w:cs="Arial"/>
        </w:rPr>
      </w:pPr>
      <w:r w:rsidRPr="008B5EB2">
        <w:rPr>
          <w:rFonts w:eastAsia="Times New Roman" w:cs="Arial"/>
        </w:rPr>
        <w:t>LockDown Browser prevents digital cheating during online tests</w:t>
      </w:r>
      <w:r w:rsidR="0027531E">
        <w:rPr>
          <w:rFonts w:eastAsia="Times New Roman" w:cs="Arial"/>
        </w:rPr>
        <w:t>. S</w:t>
      </w:r>
      <w:r w:rsidRPr="008B5EB2">
        <w:rPr>
          <w:rFonts w:eastAsia="Times New Roman" w:cs="Arial"/>
        </w:rPr>
        <w:t xml:space="preserve">tudents cannot print, copy, </w:t>
      </w:r>
      <w:r w:rsidR="00CB2C2A">
        <w:rPr>
          <w:rFonts w:eastAsia="Times New Roman" w:cs="Arial"/>
        </w:rPr>
        <w:t xml:space="preserve">or </w:t>
      </w:r>
      <w:r w:rsidRPr="008B5EB2">
        <w:rPr>
          <w:rFonts w:eastAsia="Times New Roman" w:cs="Arial"/>
        </w:rPr>
        <w:t xml:space="preserve">go to another </w:t>
      </w:r>
      <w:r w:rsidR="005F608C">
        <w:rPr>
          <w:rFonts w:eastAsia="Times New Roman" w:cs="Arial"/>
        </w:rPr>
        <w:t>website</w:t>
      </w:r>
      <w:r w:rsidR="0027531E">
        <w:rPr>
          <w:rFonts w:eastAsia="Times New Roman" w:cs="Arial"/>
        </w:rPr>
        <w:t xml:space="preserve"> </w:t>
      </w:r>
      <w:r w:rsidR="005D40E1">
        <w:rPr>
          <w:rFonts w:eastAsia="Times New Roman" w:cs="Arial"/>
        </w:rPr>
        <w:t>– everything is locked down until the exam is</w:t>
      </w:r>
      <w:r w:rsidR="0027531E">
        <w:rPr>
          <w:rFonts w:eastAsia="Times New Roman" w:cs="Arial"/>
        </w:rPr>
        <w:t xml:space="preserve"> </w:t>
      </w:r>
      <w:r w:rsidR="00250AA6">
        <w:rPr>
          <w:rFonts w:eastAsia="Times New Roman" w:cs="Arial"/>
        </w:rPr>
        <w:t>submitted for grading.</w:t>
      </w:r>
    </w:p>
    <w:p w14:paraId="1F6E35E5" w14:textId="77777777" w:rsidR="008B5EB2" w:rsidRDefault="008B5EB2" w:rsidP="008B5EB2">
      <w:pPr>
        <w:spacing w:after="0" w:line="240" w:lineRule="auto"/>
        <w:rPr>
          <w:rFonts w:eastAsia="Times New Roman" w:cs="Arial"/>
        </w:rPr>
      </w:pPr>
    </w:p>
    <w:p w14:paraId="0F4DB08D" w14:textId="459225E3" w:rsidR="00502BCC" w:rsidRDefault="00502BCC" w:rsidP="00502BCC">
      <w:pPr>
        <w:spacing w:after="0" w:line="240" w:lineRule="auto"/>
        <w:rPr>
          <w:rFonts w:eastAsia="Times New Roman" w:cs="Arial"/>
          <w:b/>
        </w:rPr>
      </w:pPr>
      <w:r>
        <w:rPr>
          <w:rFonts w:eastAsia="Times New Roman" w:cs="Arial"/>
          <w:b/>
        </w:rPr>
        <w:t xml:space="preserve">2. </w:t>
      </w:r>
      <w:r w:rsidR="0027531E">
        <w:rPr>
          <w:rFonts w:eastAsia="Times New Roman" w:cs="Arial"/>
          <w:b/>
        </w:rPr>
        <w:t xml:space="preserve">Seamless Integration </w:t>
      </w:r>
      <w:r>
        <w:rPr>
          <w:rFonts w:eastAsia="Times New Roman" w:cs="Arial"/>
          <w:b/>
        </w:rPr>
        <w:t>with Your LMS</w:t>
      </w:r>
    </w:p>
    <w:p w14:paraId="327AC034" w14:textId="0FD87860" w:rsidR="00502BCC" w:rsidRDefault="00502BCC" w:rsidP="00502BCC">
      <w:pPr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LockDown Browser works seamlessly with</w:t>
      </w:r>
      <w:r w:rsidR="00777FCA">
        <w:rPr>
          <w:rFonts w:eastAsia="Times New Roman" w:cs="Arial"/>
        </w:rPr>
        <w:t xml:space="preserve"> </w:t>
      </w:r>
      <w:r>
        <w:rPr>
          <w:rFonts w:eastAsia="Times New Roman" w:cs="Arial"/>
        </w:rPr>
        <w:t xml:space="preserve">learning management systems, including </w:t>
      </w:r>
      <w:r w:rsidRPr="008B5EB2">
        <w:rPr>
          <w:rFonts w:eastAsia="Times New Roman" w:cs="Arial"/>
        </w:rPr>
        <w:t>Blackboard</w:t>
      </w:r>
      <w:r>
        <w:rPr>
          <w:rFonts w:eastAsia="Times New Roman" w:cs="Arial"/>
        </w:rPr>
        <w:t xml:space="preserve"> Learn</w:t>
      </w:r>
      <w:r w:rsidRPr="008B5EB2">
        <w:rPr>
          <w:rFonts w:eastAsia="Times New Roman" w:cs="Arial"/>
        </w:rPr>
        <w:t xml:space="preserve">, </w:t>
      </w:r>
      <w:proofErr w:type="spellStart"/>
      <w:r>
        <w:rPr>
          <w:rFonts w:eastAsia="Times New Roman" w:cs="Arial"/>
        </w:rPr>
        <w:t>Brightspace</w:t>
      </w:r>
      <w:proofErr w:type="spellEnd"/>
      <w:r w:rsidRPr="008B5EB2">
        <w:rPr>
          <w:rFonts w:eastAsia="Times New Roman" w:cs="Arial"/>
        </w:rPr>
        <w:t>,</w:t>
      </w:r>
      <w:r>
        <w:rPr>
          <w:rFonts w:eastAsia="Times New Roman" w:cs="Arial"/>
        </w:rPr>
        <w:t xml:space="preserve"> Canvas,</w:t>
      </w:r>
      <w:r w:rsidRPr="008B5EB2">
        <w:rPr>
          <w:rFonts w:eastAsia="Times New Roman" w:cs="Arial"/>
        </w:rPr>
        <w:t xml:space="preserve"> Moodle,</w:t>
      </w:r>
      <w:r>
        <w:rPr>
          <w:rFonts w:eastAsia="Times New Roman" w:cs="Arial"/>
        </w:rPr>
        <w:t xml:space="preserve"> Schoology, and</w:t>
      </w:r>
      <w:r w:rsidRPr="008B5EB2">
        <w:rPr>
          <w:rFonts w:eastAsia="Times New Roman" w:cs="Arial"/>
        </w:rPr>
        <w:t xml:space="preserve"> Sakai</w:t>
      </w:r>
      <w:r>
        <w:rPr>
          <w:rFonts w:eastAsia="Times New Roman" w:cs="Arial"/>
        </w:rPr>
        <w:t>.</w:t>
      </w:r>
    </w:p>
    <w:p w14:paraId="5A83D9F7" w14:textId="77777777" w:rsidR="00502BCC" w:rsidRDefault="00502BCC" w:rsidP="008B5EB2">
      <w:pPr>
        <w:spacing w:after="0" w:line="240" w:lineRule="auto"/>
        <w:rPr>
          <w:rFonts w:eastAsia="Times New Roman" w:cs="Arial"/>
        </w:rPr>
      </w:pPr>
    </w:p>
    <w:p w14:paraId="6216484A" w14:textId="418192DA" w:rsidR="008B5EB2" w:rsidRPr="008B5EB2" w:rsidRDefault="00502BCC" w:rsidP="008B5EB2">
      <w:pPr>
        <w:spacing w:after="0" w:line="240" w:lineRule="auto"/>
        <w:rPr>
          <w:rFonts w:eastAsia="Times New Roman" w:cs="Arial"/>
          <w:b/>
        </w:rPr>
      </w:pPr>
      <w:r>
        <w:rPr>
          <w:rFonts w:eastAsia="Times New Roman" w:cs="Arial"/>
          <w:b/>
        </w:rPr>
        <w:t>3</w:t>
      </w:r>
      <w:r w:rsidR="008B5EB2">
        <w:rPr>
          <w:rFonts w:eastAsia="Times New Roman" w:cs="Arial"/>
          <w:b/>
        </w:rPr>
        <w:t xml:space="preserve">. </w:t>
      </w:r>
      <w:r w:rsidR="008B5EB2" w:rsidRPr="008B5EB2">
        <w:rPr>
          <w:rFonts w:eastAsia="Times New Roman" w:cs="Arial"/>
          <w:b/>
        </w:rPr>
        <w:t>Blocks Application</w:t>
      </w:r>
      <w:r w:rsidR="005D40E1">
        <w:rPr>
          <w:rFonts w:eastAsia="Times New Roman" w:cs="Arial"/>
          <w:b/>
        </w:rPr>
        <w:t xml:space="preserve"> Switching</w:t>
      </w:r>
    </w:p>
    <w:p w14:paraId="0EA32CC2" w14:textId="2E91B612" w:rsidR="00250AA6" w:rsidRDefault="00B95F6A" w:rsidP="008B5EB2">
      <w:pPr>
        <w:spacing w:after="0" w:line="240" w:lineRule="auto"/>
        <w:rPr>
          <w:rFonts w:eastAsia="Times New Roman" w:cs="Arial"/>
          <w:b/>
        </w:rPr>
      </w:pPr>
      <w:r>
        <w:rPr>
          <w:rFonts w:eastAsia="Times New Roman" w:cs="Arial"/>
        </w:rPr>
        <w:t>Students</w:t>
      </w:r>
      <w:r w:rsidR="00025D68">
        <w:rPr>
          <w:rFonts w:eastAsia="Times New Roman" w:cs="Arial"/>
        </w:rPr>
        <w:t xml:space="preserve"> can’t access other applications when using </w:t>
      </w:r>
      <w:r w:rsidR="008B5EB2" w:rsidRPr="008B5EB2">
        <w:rPr>
          <w:rFonts w:eastAsia="Times New Roman" w:cs="Arial"/>
        </w:rPr>
        <w:t>LockDown Browser</w:t>
      </w:r>
      <w:r w:rsidR="00380AB3">
        <w:rPr>
          <w:rFonts w:eastAsia="Times New Roman" w:cs="Arial"/>
        </w:rPr>
        <w:t xml:space="preserve">. </w:t>
      </w:r>
      <w:r w:rsidR="002E1E53">
        <w:rPr>
          <w:rFonts w:eastAsia="Times New Roman" w:cs="Arial"/>
        </w:rPr>
        <w:t xml:space="preserve">This prevents </w:t>
      </w:r>
      <w:r>
        <w:rPr>
          <w:rFonts w:eastAsia="Times New Roman" w:cs="Arial"/>
        </w:rPr>
        <w:t>them</w:t>
      </w:r>
      <w:r w:rsidR="008B5EB2" w:rsidRPr="008B5EB2">
        <w:rPr>
          <w:rFonts w:eastAsia="Times New Roman" w:cs="Arial"/>
        </w:rPr>
        <w:t xml:space="preserve"> </w:t>
      </w:r>
      <w:r w:rsidR="00025D68">
        <w:rPr>
          <w:rFonts w:eastAsia="Times New Roman" w:cs="Arial"/>
        </w:rPr>
        <w:t xml:space="preserve">from </w:t>
      </w:r>
      <w:r w:rsidR="008B5EB2" w:rsidRPr="008B5EB2">
        <w:rPr>
          <w:rFonts w:eastAsia="Times New Roman" w:cs="Arial"/>
        </w:rPr>
        <w:t>view</w:t>
      </w:r>
      <w:r w:rsidR="00025D68">
        <w:rPr>
          <w:rFonts w:eastAsia="Times New Roman" w:cs="Arial"/>
        </w:rPr>
        <w:t>ing</w:t>
      </w:r>
      <w:r w:rsidR="008B5EB2" w:rsidRPr="008B5EB2">
        <w:rPr>
          <w:rFonts w:eastAsia="Times New Roman" w:cs="Arial"/>
        </w:rPr>
        <w:t xml:space="preserve"> class notes</w:t>
      </w:r>
      <w:r w:rsidR="005D40E1">
        <w:rPr>
          <w:rFonts w:eastAsia="Times New Roman" w:cs="Arial"/>
        </w:rPr>
        <w:t>, search</w:t>
      </w:r>
      <w:r w:rsidR="00025D68">
        <w:rPr>
          <w:rFonts w:eastAsia="Times New Roman" w:cs="Arial"/>
        </w:rPr>
        <w:t>ing</w:t>
      </w:r>
      <w:r w:rsidR="005D40E1">
        <w:rPr>
          <w:rFonts w:eastAsia="Times New Roman" w:cs="Arial"/>
        </w:rPr>
        <w:t xml:space="preserve"> the Internet, </w:t>
      </w:r>
      <w:r w:rsidR="002E1E53">
        <w:rPr>
          <w:rFonts w:eastAsia="Times New Roman" w:cs="Arial"/>
        </w:rPr>
        <w:t xml:space="preserve">accessing email, </w:t>
      </w:r>
      <w:r w:rsidR="00C47DDA">
        <w:rPr>
          <w:rFonts w:eastAsia="Times New Roman" w:cs="Arial"/>
        </w:rPr>
        <w:t>us</w:t>
      </w:r>
      <w:r w:rsidR="00025D68">
        <w:rPr>
          <w:rFonts w:eastAsia="Times New Roman" w:cs="Arial"/>
        </w:rPr>
        <w:t>ing</w:t>
      </w:r>
      <w:r w:rsidR="00C47DDA">
        <w:rPr>
          <w:rFonts w:eastAsia="Times New Roman" w:cs="Arial"/>
        </w:rPr>
        <w:t xml:space="preserve"> </w:t>
      </w:r>
      <w:r w:rsidR="008B5EB2" w:rsidRPr="008B5EB2">
        <w:rPr>
          <w:rFonts w:eastAsia="Times New Roman" w:cs="Arial"/>
        </w:rPr>
        <w:t>instant messag</w:t>
      </w:r>
      <w:r w:rsidR="00C47DDA">
        <w:rPr>
          <w:rFonts w:eastAsia="Times New Roman" w:cs="Arial"/>
        </w:rPr>
        <w:t>ing</w:t>
      </w:r>
      <w:r w:rsidR="008B5EB2" w:rsidRPr="008B5EB2">
        <w:rPr>
          <w:rFonts w:eastAsia="Times New Roman" w:cs="Arial"/>
        </w:rPr>
        <w:t xml:space="preserve">, </w:t>
      </w:r>
      <w:r w:rsidR="002E1E53">
        <w:rPr>
          <w:rFonts w:eastAsia="Times New Roman" w:cs="Arial"/>
        </w:rPr>
        <w:t>and more.</w:t>
      </w:r>
    </w:p>
    <w:p w14:paraId="09CAC0C7" w14:textId="77777777" w:rsidR="00380AB3" w:rsidRDefault="00380AB3" w:rsidP="008B5EB2">
      <w:pPr>
        <w:spacing w:after="0" w:line="240" w:lineRule="auto"/>
        <w:rPr>
          <w:rFonts w:eastAsia="Times New Roman" w:cs="Arial"/>
          <w:b/>
        </w:rPr>
      </w:pPr>
    </w:p>
    <w:p w14:paraId="0A6A270A" w14:textId="6FC52D0B" w:rsidR="008B5EB2" w:rsidRPr="008B5EB2" w:rsidRDefault="00502BCC" w:rsidP="008B5EB2">
      <w:pPr>
        <w:spacing w:after="0" w:line="240" w:lineRule="auto"/>
        <w:rPr>
          <w:rFonts w:eastAsia="Times New Roman" w:cs="Arial"/>
          <w:b/>
        </w:rPr>
      </w:pPr>
      <w:r>
        <w:rPr>
          <w:rFonts w:eastAsia="Times New Roman" w:cs="Arial"/>
          <w:b/>
        </w:rPr>
        <w:t>4</w:t>
      </w:r>
      <w:r w:rsidR="008B5EB2">
        <w:rPr>
          <w:rFonts w:eastAsia="Times New Roman" w:cs="Arial"/>
          <w:b/>
        </w:rPr>
        <w:t xml:space="preserve">. </w:t>
      </w:r>
      <w:r w:rsidR="008B5EB2" w:rsidRPr="008B5EB2">
        <w:rPr>
          <w:rFonts w:eastAsia="Times New Roman" w:cs="Arial"/>
          <w:b/>
        </w:rPr>
        <w:t>Protects Exam Questions</w:t>
      </w:r>
    </w:p>
    <w:p w14:paraId="25686E38" w14:textId="28E4F52B" w:rsidR="008B5EB2" w:rsidRPr="008B5EB2" w:rsidRDefault="005D40E1" w:rsidP="008B5EB2">
      <w:pPr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 xml:space="preserve">Significant time goes into </w:t>
      </w:r>
      <w:r w:rsidR="008B5EB2" w:rsidRPr="008B5EB2">
        <w:rPr>
          <w:rFonts w:eastAsia="Times New Roman" w:cs="Arial"/>
        </w:rPr>
        <w:t xml:space="preserve">preparing </w:t>
      </w:r>
      <w:r w:rsidR="002E1E53">
        <w:rPr>
          <w:rFonts w:eastAsia="Times New Roman" w:cs="Arial"/>
        </w:rPr>
        <w:t>test</w:t>
      </w:r>
      <w:r w:rsidR="002E1E53" w:rsidRPr="008B5EB2">
        <w:rPr>
          <w:rFonts w:eastAsia="Times New Roman" w:cs="Arial"/>
        </w:rPr>
        <w:t xml:space="preserve"> </w:t>
      </w:r>
      <w:r w:rsidR="008B5EB2" w:rsidRPr="008B5EB2">
        <w:rPr>
          <w:rFonts w:eastAsia="Times New Roman" w:cs="Arial"/>
        </w:rPr>
        <w:t xml:space="preserve">questions, yet students routinely copy, </w:t>
      </w:r>
      <w:r w:rsidR="00C47DDA">
        <w:rPr>
          <w:rFonts w:eastAsia="Times New Roman" w:cs="Arial"/>
        </w:rPr>
        <w:t xml:space="preserve">share, </w:t>
      </w:r>
      <w:r>
        <w:rPr>
          <w:rFonts w:eastAsia="Times New Roman" w:cs="Arial"/>
        </w:rPr>
        <w:t xml:space="preserve">and </w:t>
      </w:r>
      <w:r w:rsidR="00C47DDA">
        <w:rPr>
          <w:rFonts w:eastAsia="Times New Roman" w:cs="Arial"/>
        </w:rPr>
        <w:t xml:space="preserve">print </w:t>
      </w:r>
      <w:r w:rsidR="002E1E53">
        <w:rPr>
          <w:rFonts w:eastAsia="Times New Roman" w:cs="Arial"/>
        </w:rPr>
        <w:t xml:space="preserve">the </w:t>
      </w:r>
      <w:r w:rsidR="008B5EB2" w:rsidRPr="008B5EB2">
        <w:rPr>
          <w:rFonts w:eastAsia="Times New Roman" w:cs="Arial"/>
        </w:rPr>
        <w:t>exam</w:t>
      </w:r>
      <w:r w:rsidR="002E1E53">
        <w:rPr>
          <w:rFonts w:eastAsia="Times New Roman" w:cs="Arial"/>
        </w:rPr>
        <w:t>s</w:t>
      </w:r>
      <w:r w:rsidR="008B5EB2" w:rsidRPr="008B5EB2">
        <w:rPr>
          <w:rFonts w:eastAsia="Times New Roman" w:cs="Arial"/>
        </w:rPr>
        <w:t xml:space="preserve">. LockDown Browser protects exam questions by </w:t>
      </w:r>
      <w:r w:rsidR="00025D68">
        <w:rPr>
          <w:rFonts w:eastAsia="Times New Roman" w:cs="Arial"/>
        </w:rPr>
        <w:t xml:space="preserve">blocking </w:t>
      </w:r>
      <w:r w:rsidR="008B5EB2" w:rsidRPr="008B5EB2">
        <w:rPr>
          <w:rFonts w:eastAsia="Times New Roman" w:cs="Arial"/>
        </w:rPr>
        <w:t>print</w:t>
      </w:r>
      <w:r w:rsidR="00B95F6A">
        <w:rPr>
          <w:rFonts w:eastAsia="Times New Roman" w:cs="Arial"/>
        </w:rPr>
        <w:t xml:space="preserve"> functions, </w:t>
      </w:r>
      <w:r w:rsidR="00380AB3">
        <w:rPr>
          <w:rFonts w:eastAsia="Times New Roman" w:cs="Arial"/>
        </w:rPr>
        <w:t>keyboard shortcuts,</w:t>
      </w:r>
      <w:r w:rsidR="008B5EB2" w:rsidRPr="008B5EB2">
        <w:rPr>
          <w:rFonts w:eastAsia="Times New Roman" w:cs="Arial"/>
        </w:rPr>
        <w:t xml:space="preserve"> </w:t>
      </w:r>
      <w:r w:rsidR="00B95F6A">
        <w:rPr>
          <w:rFonts w:eastAsia="Times New Roman" w:cs="Arial"/>
        </w:rPr>
        <w:t xml:space="preserve">copy-and-paste, </w:t>
      </w:r>
      <w:r w:rsidR="008B5EB2" w:rsidRPr="008B5EB2">
        <w:rPr>
          <w:rFonts w:eastAsia="Times New Roman" w:cs="Arial"/>
        </w:rPr>
        <w:t xml:space="preserve">and screen-capture programs. </w:t>
      </w:r>
    </w:p>
    <w:p w14:paraId="32592E0A" w14:textId="77777777" w:rsidR="008B5EB2" w:rsidRDefault="008B5EB2" w:rsidP="008B5EB2">
      <w:pPr>
        <w:spacing w:after="0" w:line="240" w:lineRule="auto"/>
        <w:rPr>
          <w:rFonts w:eastAsia="Times New Roman" w:cs="Arial"/>
        </w:rPr>
      </w:pPr>
    </w:p>
    <w:p w14:paraId="41973190" w14:textId="288C308E" w:rsidR="00C47DDA" w:rsidRPr="008B5EB2" w:rsidRDefault="00E635AA" w:rsidP="00C47DDA">
      <w:pPr>
        <w:spacing w:after="0" w:line="240" w:lineRule="auto"/>
        <w:rPr>
          <w:rFonts w:eastAsia="Times New Roman" w:cs="Arial"/>
          <w:b/>
        </w:rPr>
      </w:pPr>
      <w:r>
        <w:rPr>
          <w:rFonts w:eastAsia="Times New Roman" w:cs="Arial"/>
          <w:b/>
        </w:rPr>
        <w:t>5</w:t>
      </w:r>
      <w:r w:rsidR="00C47DDA">
        <w:rPr>
          <w:rFonts w:eastAsia="Times New Roman" w:cs="Arial"/>
          <w:b/>
        </w:rPr>
        <w:t xml:space="preserve">. </w:t>
      </w:r>
      <w:r w:rsidR="00C47DDA" w:rsidRPr="008B5EB2">
        <w:rPr>
          <w:rFonts w:eastAsia="Times New Roman" w:cs="Arial"/>
          <w:b/>
        </w:rPr>
        <w:t>Increases Faculty Confidence in Online Testing</w:t>
      </w:r>
    </w:p>
    <w:p w14:paraId="605549C3" w14:textId="4B9E1356" w:rsidR="00C47DDA" w:rsidRPr="008B5EB2" w:rsidRDefault="00025D68" w:rsidP="00C47DDA">
      <w:pPr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 xml:space="preserve">Some </w:t>
      </w:r>
      <w:commentRangeStart w:id="1"/>
      <w:r w:rsidR="00C47DDA">
        <w:rPr>
          <w:rFonts w:eastAsia="Times New Roman" w:cs="Arial"/>
        </w:rPr>
        <w:t xml:space="preserve">instructors </w:t>
      </w:r>
      <w:r>
        <w:rPr>
          <w:rFonts w:eastAsia="Times New Roman" w:cs="Arial"/>
        </w:rPr>
        <w:t xml:space="preserve">resist online testing because </w:t>
      </w:r>
      <w:r w:rsidR="00B95F6A">
        <w:rPr>
          <w:rFonts w:eastAsia="Times New Roman" w:cs="Arial"/>
        </w:rPr>
        <w:t xml:space="preserve">they’re concerned </w:t>
      </w:r>
      <w:r>
        <w:rPr>
          <w:rFonts w:eastAsia="Times New Roman" w:cs="Arial"/>
        </w:rPr>
        <w:t>students can easily cheat.</w:t>
      </w:r>
      <w:r w:rsidR="00C47DDA" w:rsidRPr="008B5EB2">
        <w:rPr>
          <w:rFonts w:eastAsia="Times New Roman" w:cs="Arial"/>
        </w:rPr>
        <w:t xml:space="preserve"> </w:t>
      </w:r>
      <w:commentRangeEnd w:id="1"/>
      <w:r w:rsidR="00777FCA">
        <w:rPr>
          <w:rStyle w:val="CommentReference"/>
        </w:rPr>
        <w:commentReference w:id="1"/>
      </w:r>
      <w:r w:rsidR="00C47DDA" w:rsidRPr="008B5EB2">
        <w:rPr>
          <w:rFonts w:eastAsia="Times New Roman" w:cs="Arial"/>
        </w:rPr>
        <w:t xml:space="preserve">LockDown Browser </w:t>
      </w:r>
      <w:r w:rsidR="00C47DDA">
        <w:rPr>
          <w:rFonts w:eastAsia="Times New Roman" w:cs="Arial"/>
        </w:rPr>
        <w:t xml:space="preserve">protects the integrity </w:t>
      </w:r>
      <w:r w:rsidR="00C47DDA" w:rsidRPr="008B5EB2">
        <w:rPr>
          <w:rFonts w:eastAsia="Times New Roman" w:cs="Arial"/>
        </w:rPr>
        <w:t xml:space="preserve">of online testing and gives faculty confidence </w:t>
      </w:r>
      <w:r>
        <w:rPr>
          <w:rFonts w:eastAsia="Times New Roman" w:cs="Arial"/>
        </w:rPr>
        <w:t xml:space="preserve">in using </w:t>
      </w:r>
      <w:r w:rsidR="00C47DDA" w:rsidRPr="008B5EB2">
        <w:rPr>
          <w:rFonts w:eastAsia="Times New Roman" w:cs="Arial"/>
        </w:rPr>
        <w:t xml:space="preserve">it. </w:t>
      </w:r>
    </w:p>
    <w:p w14:paraId="2687C4D7" w14:textId="77777777" w:rsidR="00C47DDA" w:rsidRDefault="00C47DDA" w:rsidP="008B5EB2">
      <w:pPr>
        <w:spacing w:after="0" w:line="240" w:lineRule="auto"/>
        <w:rPr>
          <w:rFonts w:eastAsia="Times New Roman" w:cs="Arial"/>
          <w:b/>
        </w:rPr>
      </w:pPr>
    </w:p>
    <w:p w14:paraId="2E10B605" w14:textId="0A58A73B" w:rsidR="00E635AA" w:rsidRPr="008B5EB2" w:rsidRDefault="00E635AA" w:rsidP="00E635AA">
      <w:pPr>
        <w:spacing w:after="0" w:line="240" w:lineRule="auto"/>
        <w:rPr>
          <w:rFonts w:eastAsia="Times New Roman" w:cs="Arial"/>
          <w:b/>
        </w:rPr>
      </w:pPr>
      <w:r>
        <w:rPr>
          <w:rFonts w:eastAsia="Times New Roman" w:cs="Arial"/>
          <w:b/>
        </w:rPr>
        <w:t xml:space="preserve">6. </w:t>
      </w:r>
      <w:r w:rsidR="00025D68">
        <w:rPr>
          <w:rFonts w:eastAsia="Times New Roman" w:cs="Arial"/>
          <w:b/>
        </w:rPr>
        <w:t xml:space="preserve">Available for </w:t>
      </w:r>
      <w:r w:rsidRPr="008B5EB2">
        <w:rPr>
          <w:rFonts w:eastAsia="Times New Roman" w:cs="Arial"/>
          <w:b/>
        </w:rPr>
        <w:t>Windows</w:t>
      </w:r>
      <w:r>
        <w:rPr>
          <w:rFonts w:eastAsia="Times New Roman" w:cs="Arial"/>
          <w:b/>
        </w:rPr>
        <w:t>,</w:t>
      </w:r>
      <w:r w:rsidRPr="008B5EB2">
        <w:rPr>
          <w:rFonts w:eastAsia="Times New Roman" w:cs="Arial"/>
          <w:b/>
        </w:rPr>
        <w:t xml:space="preserve"> Mac</w:t>
      </w:r>
      <w:r>
        <w:rPr>
          <w:rFonts w:eastAsia="Times New Roman" w:cs="Arial"/>
          <w:b/>
        </w:rPr>
        <w:t>, and iOS</w:t>
      </w:r>
    </w:p>
    <w:p w14:paraId="6DAA7FBE" w14:textId="4FC66124" w:rsidR="00025D68" w:rsidRDefault="00E635AA" w:rsidP="00E635AA">
      <w:pPr>
        <w:spacing w:after="0" w:line="240" w:lineRule="auto"/>
        <w:rPr>
          <w:rFonts w:eastAsia="Times New Roman" w:cs="Arial"/>
        </w:rPr>
      </w:pPr>
      <w:r w:rsidRPr="008B5EB2">
        <w:rPr>
          <w:rFonts w:eastAsia="Times New Roman" w:cs="Arial"/>
        </w:rPr>
        <w:t xml:space="preserve">LockDown Browser </w:t>
      </w:r>
      <w:r w:rsidR="00B95F6A">
        <w:rPr>
          <w:rFonts w:eastAsia="Times New Roman" w:cs="Arial"/>
        </w:rPr>
        <w:t xml:space="preserve">can be used on </w:t>
      </w:r>
      <w:r w:rsidRPr="008B5EB2">
        <w:rPr>
          <w:rFonts w:eastAsia="Times New Roman" w:cs="Arial"/>
        </w:rPr>
        <w:t>Windows</w:t>
      </w:r>
      <w:r w:rsidR="00B95F6A">
        <w:rPr>
          <w:rFonts w:eastAsia="Times New Roman" w:cs="Arial"/>
        </w:rPr>
        <w:t>, Mac, and iPad devices. This lets s</w:t>
      </w:r>
      <w:r w:rsidR="00025D68">
        <w:rPr>
          <w:rFonts w:eastAsia="Times New Roman" w:cs="Arial"/>
        </w:rPr>
        <w:t xml:space="preserve">tudents use their preferred device to take exams. </w:t>
      </w:r>
    </w:p>
    <w:p w14:paraId="5A338C0B" w14:textId="77777777" w:rsidR="00025D68" w:rsidRDefault="00025D68" w:rsidP="00E635AA">
      <w:pPr>
        <w:spacing w:after="0" w:line="240" w:lineRule="auto"/>
        <w:rPr>
          <w:rFonts w:eastAsia="Times New Roman" w:cs="Arial"/>
        </w:rPr>
      </w:pPr>
    </w:p>
    <w:p w14:paraId="12561C4A" w14:textId="1EFFC07F" w:rsidR="00025D68" w:rsidRPr="00094896" w:rsidRDefault="00025D68" w:rsidP="00E635AA">
      <w:pPr>
        <w:spacing w:after="0" w:line="240" w:lineRule="auto"/>
        <w:rPr>
          <w:rFonts w:eastAsia="Times New Roman" w:cs="Arial"/>
          <w:b/>
        </w:rPr>
      </w:pPr>
      <w:r w:rsidRPr="00094896">
        <w:rPr>
          <w:rFonts w:eastAsia="Times New Roman" w:cs="Arial"/>
          <w:b/>
        </w:rPr>
        <w:t xml:space="preserve">7. </w:t>
      </w:r>
      <w:r w:rsidR="000422B1">
        <w:rPr>
          <w:rFonts w:eastAsia="Times New Roman" w:cs="Arial"/>
          <w:b/>
        </w:rPr>
        <w:t>Save the Budget… and the World</w:t>
      </w:r>
    </w:p>
    <w:p w14:paraId="5223A96B" w14:textId="2527EAA6" w:rsidR="00E635AA" w:rsidRPr="008B5EB2" w:rsidRDefault="00025D68" w:rsidP="00E635AA">
      <w:pPr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Printed exams and bubble sheets are expensive</w:t>
      </w:r>
      <w:r w:rsidR="000422B1">
        <w:rPr>
          <w:rFonts w:eastAsia="Times New Roman" w:cs="Arial"/>
        </w:rPr>
        <w:t xml:space="preserve"> </w:t>
      </w:r>
      <w:r w:rsidR="00192B7D">
        <w:rPr>
          <w:rFonts w:eastAsia="Times New Roman" w:cs="Arial"/>
        </w:rPr>
        <w:t>a</w:t>
      </w:r>
      <w:r w:rsidR="000422B1">
        <w:rPr>
          <w:rFonts w:eastAsia="Times New Roman" w:cs="Arial"/>
        </w:rPr>
        <w:t xml:space="preserve">nd </w:t>
      </w:r>
      <w:r w:rsidR="00192B7D">
        <w:rPr>
          <w:rFonts w:eastAsia="Times New Roman" w:cs="Arial"/>
        </w:rPr>
        <w:t xml:space="preserve">wasteful. </w:t>
      </w:r>
      <w:r w:rsidR="00B95F6A">
        <w:rPr>
          <w:rFonts w:eastAsia="Times New Roman" w:cs="Arial"/>
        </w:rPr>
        <w:t>A course</w:t>
      </w:r>
      <w:r w:rsidR="00192B7D">
        <w:rPr>
          <w:rFonts w:eastAsia="Times New Roman" w:cs="Arial"/>
        </w:rPr>
        <w:t xml:space="preserve"> that switch</w:t>
      </w:r>
      <w:r w:rsidR="00B95F6A">
        <w:rPr>
          <w:rFonts w:eastAsia="Times New Roman" w:cs="Arial"/>
        </w:rPr>
        <w:t>es</w:t>
      </w:r>
      <w:r w:rsidR="00192B7D">
        <w:rPr>
          <w:rFonts w:eastAsia="Times New Roman" w:cs="Arial"/>
        </w:rPr>
        <w:t xml:space="preserve"> from printed exams to online testing </w:t>
      </w:r>
      <w:r w:rsidR="00B95F6A">
        <w:rPr>
          <w:rFonts w:eastAsia="Times New Roman" w:cs="Arial"/>
        </w:rPr>
        <w:t xml:space="preserve">can </w:t>
      </w:r>
      <w:r>
        <w:rPr>
          <w:rFonts w:eastAsia="Times New Roman" w:cs="Arial"/>
        </w:rPr>
        <w:t xml:space="preserve">save </w:t>
      </w:r>
      <w:ins w:id="2" w:author="Erin Coffin" w:date="2016-05-20T12:02:00Z">
        <w:r w:rsidR="00666C92">
          <w:rPr>
            <w:rFonts w:eastAsia="Times New Roman" w:cs="Arial"/>
          </w:rPr>
          <w:t>thousand</w:t>
        </w:r>
      </w:ins>
      <w:del w:id="3" w:author="Erin Coffin" w:date="2016-05-20T12:02:00Z">
        <w:r w:rsidDel="00666C92">
          <w:rPr>
            <w:rFonts w:eastAsia="Times New Roman" w:cs="Arial"/>
          </w:rPr>
          <w:delText>hundred</w:delText>
        </w:r>
      </w:del>
      <w:r>
        <w:rPr>
          <w:rFonts w:eastAsia="Times New Roman" w:cs="Arial"/>
        </w:rPr>
        <w:t xml:space="preserve">s of dollars (or Euros, or </w:t>
      </w:r>
      <w:r w:rsidR="000422B1">
        <w:rPr>
          <w:rFonts w:eastAsia="Times New Roman" w:cs="Arial"/>
        </w:rPr>
        <w:t>Pounds, or Franc</w:t>
      </w:r>
      <w:r w:rsidR="00192B7D">
        <w:rPr>
          <w:rFonts w:eastAsia="Times New Roman" w:cs="Arial"/>
        </w:rPr>
        <w:t>s</w:t>
      </w:r>
      <w:r>
        <w:rPr>
          <w:rFonts w:eastAsia="Times New Roman" w:cs="Arial"/>
        </w:rPr>
        <w:t>)</w:t>
      </w:r>
      <w:r w:rsidR="00B95F6A">
        <w:rPr>
          <w:rFonts w:eastAsia="Times New Roman" w:cs="Arial"/>
        </w:rPr>
        <w:t xml:space="preserve"> in paper costs</w:t>
      </w:r>
      <w:r w:rsidR="00192B7D">
        <w:rPr>
          <w:rFonts w:eastAsia="Times New Roman" w:cs="Arial"/>
        </w:rPr>
        <w:t>.</w:t>
      </w:r>
    </w:p>
    <w:p w14:paraId="55EE3268" w14:textId="77777777" w:rsidR="00E635AA" w:rsidRDefault="00E635AA" w:rsidP="008B5EB2">
      <w:pPr>
        <w:spacing w:after="0" w:line="240" w:lineRule="auto"/>
        <w:rPr>
          <w:rFonts w:eastAsia="Times New Roman" w:cs="Arial"/>
          <w:b/>
        </w:rPr>
      </w:pPr>
    </w:p>
    <w:p w14:paraId="15D69292" w14:textId="2835A8D5" w:rsidR="008B5EB2" w:rsidRPr="008B5EB2" w:rsidRDefault="008B52B9" w:rsidP="008B5EB2">
      <w:pPr>
        <w:spacing w:after="0" w:line="240" w:lineRule="auto"/>
        <w:rPr>
          <w:rFonts w:eastAsia="Times New Roman" w:cs="Arial"/>
          <w:b/>
        </w:rPr>
      </w:pPr>
      <w:r>
        <w:rPr>
          <w:rFonts w:eastAsia="Times New Roman" w:cs="Arial"/>
          <w:b/>
        </w:rPr>
        <w:t>8</w:t>
      </w:r>
      <w:r w:rsidR="008B5EB2">
        <w:rPr>
          <w:rFonts w:eastAsia="Times New Roman" w:cs="Arial"/>
          <w:b/>
        </w:rPr>
        <w:t xml:space="preserve">. </w:t>
      </w:r>
      <w:r>
        <w:rPr>
          <w:rFonts w:eastAsia="Times New Roman" w:cs="Arial"/>
          <w:b/>
        </w:rPr>
        <w:t xml:space="preserve">Easy </w:t>
      </w:r>
      <w:r w:rsidR="00192B7D">
        <w:rPr>
          <w:rFonts w:eastAsia="Times New Roman" w:cs="Arial"/>
          <w:b/>
        </w:rPr>
        <w:t xml:space="preserve">to </w:t>
      </w:r>
      <w:r w:rsidR="008B5EB2" w:rsidRPr="008B5EB2">
        <w:rPr>
          <w:rFonts w:eastAsia="Times New Roman" w:cs="Arial"/>
          <w:b/>
        </w:rPr>
        <w:t>Set</w:t>
      </w:r>
      <w:r w:rsidR="00192B7D">
        <w:rPr>
          <w:rFonts w:eastAsia="Times New Roman" w:cs="Arial"/>
          <w:b/>
        </w:rPr>
        <w:t xml:space="preserve"> U</w:t>
      </w:r>
      <w:r w:rsidR="008B5EB2" w:rsidRPr="008B5EB2">
        <w:rPr>
          <w:rFonts w:eastAsia="Times New Roman" w:cs="Arial"/>
          <w:b/>
        </w:rPr>
        <w:t>p</w:t>
      </w:r>
      <w:r w:rsidR="00192B7D">
        <w:rPr>
          <w:rFonts w:eastAsia="Times New Roman" w:cs="Arial"/>
          <w:b/>
        </w:rPr>
        <w:t xml:space="preserve"> and Manage</w:t>
      </w:r>
    </w:p>
    <w:p w14:paraId="0DBCBBB2" w14:textId="15055974" w:rsidR="00192B7D" w:rsidRDefault="00192B7D" w:rsidP="008B5EB2">
      <w:pPr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 xml:space="preserve">Instructors </w:t>
      </w:r>
      <w:r w:rsidR="00B95F6A">
        <w:rPr>
          <w:rFonts w:eastAsia="Times New Roman" w:cs="Arial"/>
        </w:rPr>
        <w:t xml:space="preserve">can </w:t>
      </w:r>
      <w:r>
        <w:rPr>
          <w:rFonts w:eastAsia="Times New Roman" w:cs="Arial"/>
        </w:rPr>
        <w:t xml:space="preserve">set up exams for </w:t>
      </w:r>
      <w:r w:rsidR="008B52B9">
        <w:rPr>
          <w:rFonts w:eastAsia="Times New Roman" w:cs="Arial"/>
        </w:rPr>
        <w:t xml:space="preserve">LockDown Browser </w:t>
      </w:r>
      <w:r>
        <w:rPr>
          <w:rFonts w:eastAsia="Times New Roman" w:cs="Arial"/>
        </w:rPr>
        <w:t xml:space="preserve">with </w:t>
      </w:r>
      <w:r w:rsidR="008B52B9">
        <w:rPr>
          <w:rFonts w:eastAsia="Times New Roman" w:cs="Arial"/>
        </w:rPr>
        <w:t>a few clicks – all</w:t>
      </w:r>
      <w:r>
        <w:rPr>
          <w:rFonts w:eastAsia="Times New Roman" w:cs="Arial"/>
        </w:rPr>
        <w:t xml:space="preserve"> from</w:t>
      </w:r>
      <w:r w:rsidR="008B52B9">
        <w:rPr>
          <w:rFonts w:eastAsia="Times New Roman" w:cs="Arial"/>
        </w:rPr>
        <w:t xml:space="preserve"> within the LMS. </w:t>
      </w:r>
      <w:r>
        <w:rPr>
          <w:rFonts w:eastAsia="Times New Roman" w:cs="Arial"/>
        </w:rPr>
        <w:t xml:space="preserve"> And it only takes a moment for students to download and install the LockDown Browser app. </w:t>
      </w:r>
    </w:p>
    <w:p w14:paraId="440E2E65" w14:textId="77777777" w:rsidR="008B5EB2" w:rsidRDefault="008B5EB2" w:rsidP="008B5EB2">
      <w:pPr>
        <w:spacing w:after="0" w:line="240" w:lineRule="auto"/>
        <w:rPr>
          <w:rFonts w:eastAsia="Times New Roman" w:cs="Arial"/>
        </w:rPr>
      </w:pPr>
    </w:p>
    <w:p w14:paraId="6F16A6B0" w14:textId="77777777" w:rsidR="008B5EB2" w:rsidRPr="008B5EB2" w:rsidRDefault="008B5EB2" w:rsidP="008B5EB2">
      <w:pPr>
        <w:spacing w:after="0" w:line="240" w:lineRule="auto"/>
        <w:rPr>
          <w:rFonts w:eastAsia="Times New Roman" w:cs="Arial"/>
          <w:b/>
        </w:rPr>
      </w:pPr>
      <w:r>
        <w:rPr>
          <w:rFonts w:eastAsia="Times New Roman" w:cs="Arial"/>
          <w:b/>
        </w:rPr>
        <w:t xml:space="preserve">9. </w:t>
      </w:r>
      <w:r w:rsidRPr="008B5EB2">
        <w:rPr>
          <w:rFonts w:eastAsia="Times New Roman" w:cs="Arial"/>
          <w:b/>
        </w:rPr>
        <w:t>Ready-to-use Training Resources</w:t>
      </w:r>
    </w:p>
    <w:p w14:paraId="5305B183" w14:textId="5BA72D0E" w:rsidR="008B5EB2" w:rsidRPr="008B5EB2" w:rsidRDefault="008B5EB2" w:rsidP="008B5EB2">
      <w:pPr>
        <w:spacing w:after="0" w:line="240" w:lineRule="auto"/>
        <w:rPr>
          <w:rFonts w:eastAsia="Times New Roman" w:cs="Arial"/>
        </w:rPr>
      </w:pPr>
      <w:r w:rsidRPr="008B5EB2">
        <w:rPr>
          <w:rFonts w:eastAsia="Times New Roman" w:cs="Arial"/>
        </w:rPr>
        <w:t xml:space="preserve">Rollout to faculty and students is </w:t>
      </w:r>
      <w:r w:rsidR="00F81F0E">
        <w:rPr>
          <w:rFonts w:eastAsia="Times New Roman" w:cs="Arial"/>
        </w:rPr>
        <w:t xml:space="preserve">made </w:t>
      </w:r>
      <w:r w:rsidRPr="008B5EB2">
        <w:rPr>
          <w:rFonts w:eastAsia="Times New Roman" w:cs="Arial"/>
        </w:rPr>
        <w:t xml:space="preserve">easy with ready-to-use resources, including Quick Start </w:t>
      </w:r>
      <w:r w:rsidR="00C47DDA">
        <w:rPr>
          <w:rFonts w:eastAsia="Times New Roman" w:cs="Arial"/>
        </w:rPr>
        <w:t>G</w:t>
      </w:r>
      <w:r w:rsidRPr="008B5EB2">
        <w:rPr>
          <w:rFonts w:eastAsia="Times New Roman" w:cs="Arial"/>
        </w:rPr>
        <w:t xml:space="preserve">uides and demonstration </w:t>
      </w:r>
      <w:r w:rsidR="00777FCA">
        <w:rPr>
          <w:rFonts w:eastAsia="Times New Roman" w:cs="Arial"/>
        </w:rPr>
        <w:t xml:space="preserve">videos </w:t>
      </w:r>
      <w:r w:rsidR="00C47DDA">
        <w:rPr>
          <w:rFonts w:eastAsia="Times New Roman" w:cs="Arial"/>
        </w:rPr>
        <w:t>(</w:t>
      </w:r>
      <w:hyperlink r:id="rId6" w:history="1">
        <w:r w:rsidR="00777FCA" w:rsidRPr="00777FCA">
          <w:rPr>
            <w:rStyle w:val="Hyperlink"/>
            <w:rFonts w:eastAsia="Times New Roman" w:cs="Arial"/>
          </w:rPr>
          <w:t>respondus.com/lockdown</w:t>
        </w:r>
      </w:hyperlink>
      <w:r w:rsidR="00C47DDA">
        <w:rPr>
          <w:rFonts w:eastAsia="Times New Roman" w:cs="Arial"/>
        </w:rPr>
        <w:t xml:space="preserve">). </w:t>
      </w:r>
      <w:r w:rsidR="00777FCA">
        <w:rPr>
          <w:rFonts w:eastAsia="Times New Roman" w:cs="Arial"/>
        </w:rPr>
        <w:t xml:space="preserve">Free </w:t>
      </w:r>
      <w:r>
        <w:rPr>
          <w:rFonts w:eastAsia="Times New Roman" w:cs="Arial"/>
        </w:rPr>
        <w:t xml:space="preserve">training webinars </w:t>
      </w:r>
      <w:del w:id="4" w:author="Erin Coffin" w:date="2016-05-20T12:02:00Z">
        <w:r w:rsidR="00F81F0E" w:rsidDel="00666C92">
          <w:rPr>
            <w:rFonts w:eastAsia="Times New Roman" w:cs="Arial"/>
          </w:rPr>
          <w:delText xml:space="preserve">are also available, </w:delText>
        </w:r>
        <w:r w:rsidR="00B95F6A" w:rsidDel="00666C92">
          <w:rPr>
            <w:rFonts w:eastAsia="Times New Roman" w:cs="Arial"/>
          </w:rPr>
          <w:delText xml:space="preserve">which </w:delText>
        </w:r>
      </w:del>
      <w:r w:rsidR="00B95F6A">
        <w:rPr>
          <w:rFonts w:eastAsia="Times New Roman" w:cs="Arial"/>
        </w:rPr>
        <w:t>provide</w:t>
      </w:r>
      <w:r w:rsidR="00F81F0E">
        <w:rPr>
          <w:rFonts w:eastAsia="Times New Roman" w:cs="Arial"/>
        </w:rPr>
        <w:t xml:space="preserve"> </w:t>
      </w:r>
      <w:r w:rsidR="008B52B9">
        <w:rPr>
          <w:rFonts w:eastAsia="Times New Roman" w:cs="Arial"/>
        </w:rPr>
        <w:t xml:space="preserve">instructors </w:t>
      </w:r>
      <w:r w:rsidR="00F81F0E">
        <w:rPr>
          <w:rFonts w:eastAsia="Times New Roman" w:cs="Arial"/>
        </w:rPr>
        <w:t>e</w:t>
      </w:r>
      <w:r w:rsidR="008B52B9">
        <w:rPr>
          <w:rFonts w:eastAsia="Times New Roman" w:cs="Arial"/>
        </w:rPr>
        <w:t xml:space="preserve">verything </w:t>
      </w:r>
      <w:r w:rsidR="00B95F6A">
        <w:rPr>
          <w:rFonts w:eastAsia="Times New Roman" w:cs="Arial"/>
        </w:rPr>
        <w:t>they need</w:t>
      </w:r>
      <w:r w:rsidR="00F81F0E">
        <w:rPr>
          <w:rFonts w:eastAsia="Times New Roman" w:cs="Arial"/>
        </w:rPr>
        <w:t xml:space="preserve"> to get</w:t>
      </w:r>
      <w:r w:rsidR="008B52B9">
        <w:rPr>
          <w:rFonts w:eastAsia="Times New Roman" w:cs="Arial"/>
        </w:rPr>
        <w:t xml:space="preserve"> started. </w:t>
      </w:r>
      <w:r w:rsidR="00777FCA">
        <w:rPr>
          <w:rFonts w:eastAsia="Times New Roman" w:cs="Arial"/>
        </w:rPr>
        <w:t>Register at</w:t>
      </w:r>
      <w:r>
        <w:rPr>
          <w:rFonts w:eastAsia="Times New Roman" w:cs="Arial"/>
        </w:rPr>
        <w:t xml:space="preserve"> </w:t>
      </w:r>
      <w:hyperlink r:id="rId7" w:history="1">
        <w:r w:rsidRPr="00672CCA">
          <w:rPr>
            <w:rStyle w:val="Hyperlink"/>
            <w:rFonts w:eastAsia="Times New Roman" w:cs="Arial"/>
          </w:rPr>
          <w:t>respondus.com/webinars</w:t>
        </w:r>
      </w:hyperlink>
      <w:r>
        <w:rPr>
          <w:rFonts w:eastAsia="Times New Roman" w:cs="Arial"/>
        </w:rPr>
        <w:t>.</w:t>
      </w:r>
    </w:p>
    <w:p w14:paraId="1C77C6EF" w14:textId="77777777" w:rsidR="008B5EB2" w:rsidRDefault="008B5EB2" w:rsidP="008B5EB2">
      <w:pPr>
        <w:spacing w:after="0" w:line="240" w:lineRule="auto"/>
        <w:rPr>
          <w:rFonts w:eastAsia="Times New Roman" w:cs="Arial"/>
        </w:rPr>
      </w:pPr>
    </w:p>
    <w:p w14:paraId="1FF25F20" w14:textId="65437B1F" w:rsidR="007B4A86" w:rsidRDefault="007B4A86" w:rsidP="008B5EB2">
      <w:pPr>
        <w:spacing w:after="0" w:line="240" w:lineRule="auto"/>
      </w:pPr>
      <w:r w:rsidRPr="002C3903">
        <w:rPr>
          <w:b/>
        </w:rPr>
        <w:t xml:space="preserve">10. </w:t>
      </w:r>
      <w:r w:rsidR="008B52B9">
        <w:rPr>
          <w:b/>
        </w:rPr>
        <w:t>200 Free Seats of Respondus Monitor</w:t>
      </w:r>
    </w:p>
    <w:p w14:paraId="303810B7" w14:textId="37784FE6" w:rsidR="007B4A86" w:rsidRDefault="00F81F0E" w:rsidP="008B5EB2">
      <w:pPr>
        <w:spacing w:after="0" w:line="240" w:lineRule="auto"/>
        <w:rPr>
          <w:ins w:id="5" w:author="Erin Coffin" w:date="2016-05-20T12:05:00Z"/>
        </w:rPr>
      </w:pPr>
      <w:r>
        <w:t>An</w:t>
      </w:r>
      <w:r w:rsidR="008B52B9">
        <w:t xml:space="preserve"> </w:t>
      </w:r>
      <w:r w:rsidR="00C47DDA">
        <w:t xml:space="preserve">annual license </w:t>
      </w:r>
      <w:r w:rsidR="007B4A86">
        <w:t>of LockDown Browser</w:t>
      </w:r>
      <w:r w:rsidR="008B52B9">
        <w:t xml:space="preserve"> includes </w:t>
      </w:r>
      <w:r w:rsidR="007B4A86">
        <w:t xml:space="preserve">200 free seats </w:t>
      </w:r>
      <w:r w:rsidR="00192B7D">
        <w:t xml:space="preserve">of </w:t>
      </w:r>
      <w:r w:rsidR="007B4A86">
        <w:t>Respondus Monitor</w:t>
      </w:r>
      <w:r w:rsidR="00777FCA">
        <w:t xml:space="preserve"> </w:t>
      </w:r>
      <w:ins w:id="6" w:author="Erin Coffin" w:date="2016-05-18T16:48:00Z">
        <w:r w:rsidR="00430146">
          <w:t xml:space="preserve">– a </w:t>
        </w:r>
      </w:ins>
      <w:del w:id="7" w:author="Erin Coffin" w:date="2016-05-18T16:48:00Z">
        <w:r w:rsidDel="00430146">
          <w:delText xml:space="preserve">-- </w:delText>
        </w:r>
        <w:r w:rsidR="008B52B9" w:rsidDel="00430146">
          <w:delText xml:space="preserve">a </w:delText>
        </w:r>
      </w:del>
      <w:r w:rsidR="008B52B9">
        <w:t xml:space="preserve">companion product that uses </w:t>
      </w:r>
      <w:r w:rsidR="007B4A86">
        <w:t xml:space="preserve">webcam and video technology </w:t>
      </w:r>
      <w:r>
        <w:t xml:space="preserve">to deter cheating in </w:t>
      </w:r>
      <w:r w:rsidRPr="00094896">
        <w:rPr>
          <w:i/>
        </w:rPr>
        <w:t>non-proctored</w:t>
      </w:r>
      <w:r>
        <w:t xml:space="preserve"> settings. </w:t>
      </w:r>
    </w:p>
    <w:p w14:paraId="1D9DEDEB" w14:textId="4EBD0F29" w:rsidR="00666C92" w:rsidRDefault="00666C92" w:rsidP="008B5EB2">
      <w:pPr>
        <w:spacing w:after="0" w:line="240" w:lineRule="auto"/>
        <w:rPr>
          <w:ins w:id="8" w:author="Erin Coffin" w:date="2016-05-20T12:05:00Z"/>
        </w:rPr>
      </w:pPr>
    </w:p>
    <w:p w14:paraId="45FB79FA" w14:textId="1DAFCA94" w:rsidR="00666C92" w:rsidRDefault="00666C92" w:rsidP="008B5EB2">
      <w:pPr>
        <w:spacing w:after="0" w:line="240" w:lineRule="auto"/>
        <w:rPr>
          <w:ins w:id="9" w:author="Erin Coffin" w:date="2016-05-20T12:05:00Z"/>
        </w:rPr>
      </w:pPr>
      <w:ins w:id="10" w:author="Erin Coffin" w:date="2016-05-20T12:05:00Z">
        <w:r w:rsidRPr="00666C92">
          <w:t xml:space="preserve">Each year, 30 million exams are taken with </w:t>
        </w:r>
        <w:proofErr w:type="spellStart"/>
        <w:r w:rsidRPr="00666C92">
          <w:t>LockDown</w:t>
        </w:r>
        <w:proofErr w:type="spellEnd"/>
        <w:r w:rsidRPr="00666C92">
          <w:t xml:space="preserve"> Browser at 1,000+ institutions worldwide.</w:t>
        </w:r>
      </w:ins>
    </w:p>
    <w:p w14:paraId="7BFB57C5" w14:textId="685337F0" w:rsidR="00666C92" w:rsidRDefault="00666C92" w:rsidP="008B5EB2">
      <w:pPr>
        <w:spacing w:after="0" w:line="240" w:lineRule="auto"/>
        <w:rPr>
          <w:ins w:id="11" w:author="Erin Coffin" w:date="2016-05-20T12:08:00Z"/>
        </w:rPr>
      </w:pPr>
      <w:ins w:id="12" w:author="Erin Coffin" w:date="2016-05-20T12:05:00Z">
        <w:r>
          <w:t xml:space="preserve">You can get started today: </w:t>
        </w:r>
      </w:ins>
      <w:ins w:id="13" w:author="Erin Coffin" w:date="2016-05-20T12:08:00Z">
        <w:r>
          <w:fldChar w:fldCharType="begin"/>
        </w:r>
        <w:r>
          <w:instrText xml:space="preserve"> HYPERLINK "http://</w:instrText>
        </w:r>
      </w:ins>
      <w:ins w:id="14" w:author="Erin Coffin" w:date="2016-05-20T12:05:00Z">
        <w:r>
          <w:instrText>www.respondus.com/lockdown</w:instrText>
        </w:r>
      </w:ins>
      <w:ins w:id="15" w:author="Erin Coffin" w:date="2016-05-20T12:08:00Z">
        <w:r>
          <w:instrText xml:space="preserve">" </w:instrText>
        </w:r>
        <w:r>
          <w:fldChar w:fldCharType="separate"/>
        </w:r>
      </w:ins>
      <w:ins w:id="16" w:author="Erin Coffin" w:date="2016-05-20T12:05:00Z">
        <w:r w:rsidRPr="00CB706C">
          <w:rPr>
            <w:rStyle w:val="Hyperlink"/>
          </w:rPr>
          <w:t>www.respondus.com/lockdown</w:t>
        </w:r>
      </w:ins>
      <w:ins w:id="17" w:author="Erin Coffin" w:date="2016-05-20T12:08:00Z">
        <w:r>
          <w:fldChar w:fldCharType="end"/>
        </w:r>
      </w:ins>
    </w:p>
    <w:p w14:paraId="1E7BA64D" w14:textId="2A7C57B2" w:rsidR="00666C92" w:rsidRPr="007B4A86" w:rsidRDefault="00666C92" w:rsidP="008B5EB2">
      <w:pPr>
        <w:spacing w:after="0" w:line="240" w:lineRule="auto"/>
      </w:pPr>
      <w:ins w:id="18" w:author="Erin Coffin" w:date="2016-05-20T12:08:00Z">
        <w:r>
          <w:t>[Respondus Logo]</w:t>
        </w:r>
      </w:ins>
    </w:p>
    <w:sectPr w:rsidR="00666C92" w:rsidRPr="007B4A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Respondus" w:date="2016-03-28T11:46:00Z" w:initials="JGF">
    <w:p w14:paraId="73790327" w14:textId="047AEACE" w:rsidR="00777FCA" w:rsidRDefault="00777FCA">
      <w:pPr>
        <w:pStyle w:val="CommentText"/>
      </w:pPr>
      <w:r>
        <w:rPr>
          <w:rStyle w:val="CommentReference"/>
        </w:rPr>
        <w:annotationRef/>
      </w:r>
      <w:r>
        <w:t xml:space="preserve">I don't love this sentence. 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3790327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rin Coffin">
    <w15:presenceInfo w15:providerId="Windows Live" w15:userId="cec513fd7b6b6c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EB2"/>
    <w:rsid w:val="000163AA"/>
    <w:rsid w:val="00025D68"/>
    <w:rsid w:val="000422B1"/>
    <w:rsid w:val="00094896"/>
    <w:rsid w:val="00105C5B"/>
    <w:rsid w:val="00192B7D"/>
    <w:rsid w:val="00250AA6"/>
    <w:rsid w:val="0027531E"/>
    <w:rsid w:val="002C3903"/>
    <w:rsid w:val="002C48EB"/>
    <w:rsid w:val="002E1E53"/>
    <w:rsid w:val="003444B5"/>
    <w:rsid w:val="003507A5"/>
    <w:rsid w:val="00380AB3"/>
    <w:rsid w:val="004204A3"/>
    <w:rsid w:val="00430146"/>
    <w:rsid w:val="00502BCC"/>
    <w:rsid w:val="005C5AC7"/>
    <w:rsid w:val="005D40E1"/>
    <w:rsid w:val="005F608C"/>
    <w:rsid w:val="00666C92"/>
    <w:rsid w:val="00777FCA"/>
    <w:rsid w:val="007B4A86"/>
    <w:rsid w:val="008B52B9"/>
    <w:rsid w:val="008B5EB2"/>
    <w:rsid w:val="008F7E48"/>
    <w:rsid w:val="00B95F6A"/>
    <w:rsid w:val="00C47DDA"/>
    <w:rsid w:val="00CB2C2A"/>
    <w:rsid w:val="00CF7FC3"/>
    <w:rsid w:val="00E635AA"/>
    <w:rsid w:val="00EB4461"/>
    <w:rsid w:val="00F81F0E"/>
    <w:rsid w:val="00FA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22B183"/>
  <w15:docId w15:val="{A11E6B58-9A15-446D-BD3F-F79B158E8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Admin Guide Heading 1"/>
    <w:basedOn w:val="Normal"/>
    <w:next w:val="Normal"/>
    <w:link w:val="Heading1Char"/>
    <w:qFormat/>
    <w:rsid w:val="008F7E48"/>
    <w:pPr>
      <w:keepNext/>
      <w:pBdr>
        <w:bottom w:val="single" w:sz="4" w:space="1" w:color="auto"/>
      </w:pBdr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smallCap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minGuideBody">
    <w:name w:val="Admin Guide Body"/>
    <w:basedOn w:val="Normal"/>
    <w:link w:val="AdminGuideBodyChar"/>
    <w:qFormat/>
    <w:rsid w:val="003507A5"/>
    <w:pPr>
      <w:spacing w:after="0" w:line="240" w:lineRule="auto"/>
    </w:pPr>
    <w:rPr>
      <w:rFonts w:cs="Arial"/>
    </w:rPr>
  </w:style>
  <w:style w:type="character" w:customStyle="1" w:styleId="AdminGuideBodyChar">
    <w:name w:val="Admin Guide Body Char"/>
    <w:basedOn w:val="DefaultParagraphFont"/>
    <w:link w:val="AdminGuideBody"/>
    <w:rsid w:val="003507A5"/>
    <w:rPr>
      <w:rFonts w:cs="Arial"/>
    </w:rPr>
  </w:style>
  <w:style w:type="paragraph" w:customStyle="1" w:styleId="AdminGd2ndLevelHeader">
    <w:name w:val="Admin Gd 2nd Level Header"/>
    <w:basedOn w:val="Normal"/>
    <w:link w:val="AdminGd2ndLevelHeaderChar"/>
    <w:qFormat/>
    <w:rsid w:val="003507A5"/>
    <w:pPr>
      <w:spacing w:after="0" w:line="240" w:lineRule="auto"/>
      <w:outlineLvl w:val="0"/>
    </w:pPr>
    <w:rPr>
      <w:rFonts w:asciiTheme="majorHAnsi" w:hAnsiTheme="majorHAnsi" w:cs="Arial"/>
      <w:b/>
      <w:sz w:val="24"/>
    </w:rPr>
  </w:style>
  <w:style w:type="character" w:customStyle="1" w:styleId="AdminGd2ndLevelHeaderChar">
    <w:name w:val="Admin Gd 2nd Level Header Char"/>
    <w:basedOn w:val="DefaultParagraphFont"/>
    <w:link w:val="AdminGd2ndLevelHeader"/>
    <w:rsid w:val="003507A5"/>
    <w:rPr>
      <w:rFonts w:asciiTheme="majorHAnsi" w:hAnsiTheme="majorHAnsi" w:cs="Arial"/>
      <w:b/>
      <w:sz w:val="24"/>
    </w:rPr>
  </w:style>
  <w:style w:type="character" w:customStyle="1" w:styleId="Heading1Char">
    <w:name w:val="Heading 1 Char"/>
    <w:aliases w:val="Admin Guide Heading 1 Char"/>
    <w:basedOn w:val="DefaultParagraphFont"/>
    <w:link w:val="Heading1"/>
    <w:rsid w:val="008F7E48"/>
    <w:rPr>
      <w:rFonts w:asciiTheme="majorHAnsi" w:eastAsiaTheme="majorEastAsia" w:hAnsiTheme="majorHAnsi" w:cstheme="majorBidi"/>
      <w:b/>
      <w:bCs/>
      <w:smallCap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8B5E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5E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B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B5E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B5E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5E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5E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5EB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B5EB2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502B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0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7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3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6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0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5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0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5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0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1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82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1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1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0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5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6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0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9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1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2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8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respondus.com/webinar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spondus.com/lockdown" TargetMode="Externa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</dc:creator>
  <cp:lastModifiedBy>Erin Coffin</cp:lastModifiedBy>
  <cp:revision>2</cp:revision>
  <dcterms:created xsi:type="dcterms:W3CDTF">2016-05-20T16:11:00Z</dcterms:created>
  <dcterms:modified xsi:type="dcterms:W3CDTF">2016-05-20T16:11:00Z</dcterms:modified>
</cp:coreProperties>
</file>